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D3" w:rsidRDefault="00B903D3">
      <w:pPr>
        <w:pStyle w:val="Heading1"/>
        <w:jc w:val="center"/>
      </w:pPr>
      <w:r>
        <w:t>ERCOT ROS Performance, Disturbance, Compliance Working Group (PDCWG)</w:t>
      </w:r>
    </w:p>
    <w:p w:rsidR="00B903D3" w:rsidRDefault="00B903D3">
      <w:pPr>
        <w:pStyle w:val="Heading3"/>
      </w:pPr>
      <w:r>
        <w:t>Scope</w:t>
      </w:r>
    </w:p>
    <w:p w:rsidR="00B903D3" w:rsidRDefault="00B903D3"/>
    <w:p w:rsidR="00B903D3" w:rsidRDefault="00B903D3"/>
    <w:p w:rsidR="00B903D3" w:rsidRDefault="00B903D3">
      <w:pPr>
        <w:jc w:val="both"/>
      </w:pPr>
      <w:r>
        <w:t xml:space="preserve">The Performance, Disturbance, Compliance Working Group (PDCWG) </w:t>
      </w:r>
      <w:r w:rsidR="00F82564">
        <w:t xml:space="preserve">reports to the Reliability and Operations Subcommittee (ROS) and </w:t>
      </w:r>
      <w:r>
        <w:t xml:space="preserve">is responsible </w:t>
      </w:r>
      <w:r w:rsidR="00447EDF">
        <w:t>for</w:t>
      </w:r>
      <w:r>
        <w:t xml:space="preserve"> review</w:t>
      </w:r>
      <w:r w:rsidR="00447EDF">
        <w:t>ing</w:t>
      </w:r>
      <w:r>
        <w:t>, analyz</w:t>
      </w:r>
      <w:r w:rsidR="00447EDF">
        <w:t>ing</w:t>
      </w:r>
      <w:r>
        <w:t>, and evaluat</w:t>
      </w:r>
      <w:r w:rsidR="00447EDF">
        <w:t>ing</w:t>
      </w:r>
      <w:r>
        <w:t xml:space="preserve"> the frequency control performance of the ERCOT </w:t>
      </w:r>
      <w:r w:rsidR="00605C08">
        <w:t>Region</w:t>
      </w:r>
      <w:r w:rsidR="00605C08" w:rsidRPr="001A0E90">
        <w:t>, QSEs with Resources</w:t>
      </w:r>
      <w:r w:rsidR="004A7539" w:rsidRPr="001A0E90">
        <w:t xml:space="preserve"> and</w:t>
      </w:r>
      <w:r w:rsidR="00605C08" w:rsidRPr="001A0E90">
        <w:t xml:space="preserve"> </w:t>
      </w:r>
      <w:r w:rsidR="002834B4">
        <w:t>Resource</w:t>
      </w:r>
      <w:r w:rsidR="003026B7">
        <w:t xml:space="preserve"> Entities</w:t>
      </w:r>
      <w:r w:rsidR="00BC4913" w:rsidRPr="001A0E90">
        <w:t xml:space="preserve"> </w:t>
      </w:r>
      <w:r>
        <w:t xml:space="preserve">for the purpose of ensuring conformance to the </w:t>
      </w:r>
      <w:r w:rsidR="00447EDF">
        <w:t>Protocols</w:t>
      </w:r>
      <w:r>
        <w:t>,</w:t>
      </w:r>
      <w:r w:rsidR="00447EDF">
        <w:t xml:space="preserve"> Operating Guides, </w:t>
      </w:r>
      <w:r w:rsidR="00BC4913">
        <w:t xml:space="preserve">Other Binding Documents, </w:t>
      </w:r>
      <w:r w:rsidR="00447EDF">
        <w:t>North American Electric Reliability Corporation (</w:t>
      </w:r>
      <w:r>
        <w:t>NERC</w:t>
      </w:r>
      <w:r w:rsidR="00447EDF">
        <w:t>)</w:t>
      </w:r>
      <w:r w:rsidR="00CF1CFA">
        <w:t xml:space="preserve"> Reliability Standards</w:t>
      </w:r>
      <w:r>
        <w:t>, and other appropriate engineering and operating criteria.</w:t>
      </w:r>
      <w:r w:rsidR="008A0F22">
        <w:t xml:space="preserve"> The PDCWG will report its activities to the ROS on a regular basis or as otherwise directed by ROS.</w:t>
      </w:r>
    </w:p>
    <w:p w:rsidR="00B903D3" w:rsidRDefault="00B903D3">
      <w:pPr>
        <w:jc w:val="both"/>
      </w:pPr>
    </w:p>
    <w:p w:rsidR="00B903D3" w:rsidRDefault="00B903D3">
      <w:pPr>
        <w:jc w:val="both"/>
      </w:pPr>
      <w:r>
        <w:t xml:space="preserve">The PDCWG is responsible </w:t>
      </w:r>
      <w:r w:rsidR="00447EDF">
        <w:t xml:space="preserve">for </w:t>
      </w:r>
      <w:r>
        <w:t>coordinat</w:t>
      </w:r>
      <w:r w:rsidR="00447EDF">
        <w:t>ing</w:t>
      </w:r>
      <w:r>
        <w:t xml:space="preserve"> with ERCOT, the Operations Working Group</w:t>
      </w:r>
      <w:r w:rsidR="00447EDF">
        <w:t xml:space="preserve"> (OWG)</w:t>
      </w:r>
      <w:r>
        <w:t>, and other working groups as appropriate to identify and recommend measures to support</w:t>
      </w:r>
      <w:r w:rsidR="00605C08">
        <w:t xml:space="preserve"> the Protocols, Operating Guides, </w:t>
      </w:r>
      <w:r w:rsidR="00BC4913">
        <w:t xml:space="preserve">Other Binding Documents, </w:t>
      </w:r>
      <w:r w:rsidR="00447EDF">
        <w:t>NERC R</w:t>
      </w:r>
      <w:r>
        <w:t xml:space="preserve">eliability </w:t>
      </w:r>
      <w:r w:rsidR="00447EDF">
        <w:t>S</w:t>
      </w:r>
      <w:r w:rsidR="003444B5">
        <w:t>tandards and performance criteria</w:t>
      </w:r>
      <w:r w:rsidR="00DB0776">
        <w:t>. The PDCWG will also</w:t>
      </w:r>
      <w:r>
        <w:t xml:space="preserve"> investigate and recommend solutions to frequency control problems.</w:t>
      </w:r>
    </w:p>
    <w:p w:rsidR="00B903D3" w:rsidRDefault="00B903D3">
      <w:pPr>
        <w:jc w:val="both"/>
      </w:pPr>
      <w:r>
        <w:t> </w:t>
      </w:r>
    </w:p>
    <w:p w:rsidR="00B903D3" w:rsidRDefault="00B903D3">
      <w:pPr>
        <w:jc w:val="both"/>
        <w:rPr>
          <w:szCs w:val="24"/>
        </w:rPr>
      </w:pPr>
      <w:r>
        <w:t xml:space="preserve">Membership </w:t>
      </w:r>
      <w:r w:rsidR="00F92956">
        <w:t xml:space="preserve">shall </w:t>
      </w:r>
      <w:r w:rsidR="005E5DFC">
        <w:t>consist</w:t>
      </w:r>
      <w:r w:rsidR="00F92956">
        <w:t xml:space="preserve"> </w:t>
      </w:r>
      <w:r>
        <w:t xml:space="preserve">of representatives from </w:t>
      </w:r>
      <w:r w:rsidR="00447EDF">
        <w:t>Qualified Scheduling Entities (</w:t>
      </w:r>
      <w:r w:rsidR="00F92956">
        <w:t>QSEs</w:t>
      </w:r>
      <w:r w:rsidR="00447EDF">
        <w:t>)</w:t>
      </w:r>
      <w:r w:rsidR="00F92956">
        <w:t xml:space="preserve"> representing Resources</w:t>
      </w:r>
      <w:r w:rsidR="009225BB">
        <w:t>, including, but not limited to those</w:t>
      </w:r>
      <w:r>
        <w:t xml:space="preserve"> </w:t>
      </w:r>
      <w:r w:rsidR="009225BB">
        <w:t>that deploy Ancillary Services</w:t>
      </w:r>
      <w:r w:rsidR="000D6DD1">
        <w:t xml:space="preserve"> and Resou</w:t>
      </w:r>
      <w:r w:rsidR="00447EDF">
        <w:t>r</w:t>
      </w:r>
      <w:r w:rsidR="000D6DD1">
        <w:t>ce Entities</w:t>
      </w:r>
      <w:r w:rsidR="00345589">
        <w:t xml:space="preserve">. </w:t>
      </w:r>
      <w:r w:rsidR="009225BB">
        <w:t xml:space="preserve"> </w:t>
      </w:r>
      <w:r w:rsidR="005E5DFC">
        <w:t xml:space="preserve">Representation by </w:t>
      </w:r>
      <w:r>
        <w:t>ERCOT</w:t>
      </w:r>
      <w:r w:rsidR="00977D30">
        <w:t xml:space="preserve"> </w:t>
      </w:r>
      <w:r w:rsidR="005E5DFC">
        <w:t>and</w:t>
      </w:r>
      <w:r w:rsidR="0090031F">
        <w:t xml:space="preserve"> the Texas Reliability Entity (T</w:t>
      </w:r>
      <w:r w:rsidR="00BC4913">
        <w:t xml:space="preserve">exas </w:t>
      </w:r>
      <w:r w:rsidR="0090031F">
        <w:t>RE)</w:t>
      </w:r>
      <w:r w:rsidR="005E5DFC">
        <w:t xml:space="preserve"> is </w:t>
      </w:r>
      <w:proofErr w:type="gramStart"/>
      <w:r w:rsidR="005E5DFC">
        <w:t>required</w:t>
      </w:r>
      <w:proofErr w:type="gramEnd"/>
      <w:r w:rsidR="005E5DFC">
        <w:t>.</w:t>
      </w:r>
      <w:r w:rsidR="0090031F">
        <w:t xml:space="preserve"> </w:t>
      </w:r>
      <w:r w:rsidR="00447EDF">
        <w:t xml:space="preserve"> Public Utility Commission of </w:t>
      </w:r>
      <w:smartTag w:uri="urn:schemas-microsoft-com:office:smarttags" w:element="State">
        <w:smartTag w:uri="urn:schemas-microsoft-com:office:smarttags" w:element="place">
          <w:r w:rsidR="00447EDF">
            <w:t>Texas</w:t>
          </w:r>
        </w:smartTag>
      </w:smartTag>
      <w:r w:rsidR="00447EDF">
        <w:t xml:space="preserve"> (</w:t>
      </w:r>
      <w:r w:rsidR="005B7961">
        <w:t>PUC</w:t>
      </w:r>
      <w:r w:rsidR="00447EDF">
        <w:t>T)</w:t>
      </w:r>
      <w:r w:rsidR="005B7961">
        <w:t>, NERC and a</w:t>
      </w:r>
      <w:r w:rsidR="0090031F">
        <w:t xml:space="preserve">ny other </w:t>
      </w:r>
      <w:r w:rsidR="00581FD3">
        <w:t xml:space="preserve">appropriate governing </w:t>
      </w:r>
      <w:r w:rsidR="0090031F">
        <w:t>agency</w:t>
      </w:r>
      <w:r w:rsidR="005E5DFC">
        <w:t xml:space="preserve"> may be represented</w:t>
      </w:r>
      <w:r w:rsidR="00F3490D">
        <w:t>.</w:t>
      </w:r>
      <w:r>
        <w:t xml:space="preserve">  </w:t>
      </w:r>
    </w:p>
    <w:p w:rsidR="0086253F" w:rsidRDefault="0086253F">
      <w:pPr>
        <w:jc w:val="both"/>
        <w:rPr>
          <w:szCs w:val="24"/>
        </w:rPr>
      </w:pPr>
    </w:p>
    <w:p w:rsidR="0086253F" w:rsidRDefault="00B67FA4">
      <w:pPr>
        <w:jc w:val="both"/>
        <w:rPr>
          <w:szCs w:val="24"/>
        </w:rPr>
      </w:pPr>
      <w:r>
        <w:rPr>
          <w:szCs w:val="24"/>
        </w:rPr>
        <w:t xml:space="preserve">Any prospective member </w:t>
      </w:r>
      <w:r w:rsidR="0086253F">
        <w:rPr>
          <w:szCs w:val="24"/>
        </w:rPr>
        <w:t xml:space="preserve">must </w:t>
      </w:r>
      <w:r>
        <w:rPr>
          <w:szCs w:val="24"/>
        </w:rPr>
        <w:t>sign</w:t>
      </w:r>
      <w:r w:rsidR="0086253F">
        <w:rPr>
          <w:szCs w:val="24"/>
        </w:rPr>
        <w:t xml:space="preserve"> the appropriate ERCOT </w:t>
      </w:r>
      <w:r w:rsidR="00237996">
        <w:rPr>
          <w:szCs w:val="24"/>
        </w:rPr>
        <w:t xml:space="preserve">Non-Disclosure </w:t>
      </w:r>
      <w:r>
        <w:rPr>
          <w:szCs w:val="24"/>
        </w:rPr>
        <w:t>Agreement</w:t>
      </w:r>
      <w:r w:rsidR="00F23870">
        <w:rPr>
          <w:szCs w:val="24"/>
        </w:rPr>
        <w:t xml:space="preserve"> (NDA)</w:t>
      </w:r>
      <w:r w:rsidR="0086253F">
        <w:rPr>
          <w:szCs w:val="24"/>
        </w:rPr>
        <w:t xml:space="preserve"> and </w:t>
      </w:r>
      <w:r>
        <w:rPr>
          <w:szCs w:val="24"/>
        </w:rPr>
        <w:t xml:space="preserve">receive approval from </w:t>
      </w:r>
      <w:r w:rsidR="00F82564">
        <w:rPr>
          <w:szCs w:val="24"/>
        </w:rPr>
        <w:t>ERCOT</w:t>
      </w:r>
      <w:r>
        <w:rPr>
          <w:szCs w:val="24"/>
        </w:rPr>
        <w:t xml:space="preserve">.  </w:t>
      </w:r>
      <w:r w:rsidR="00237996">
        <w:rPr>
          <w:szCs w:val="24"/>
        </w:rPr>
        <w:t xml:space="preserve">To </w:t>
      </w:r>
      <w:r w:rsidR="00F23870">
        <w:rPr>
          <w:szCs w:val="24"/>
        </w:rPr>
        <w:t>facilitate this process, you may e</w:t>
      </w:r>
      <w:r w:rsidR="00237996">
        <w:rPr>
          <w:szCs w:val="24"/>
        </w:rPr>
        <w:t xml:space="preserve">mail </w:t>
      </w:r>
      <w:r w:rsidR="00F23870">
        <w:rPr>
          <w:szCs w:val="24"/>
        </w:rPr>
        <w:t xml:space="preserve">the </w:t>
      </w:r>
      <w:r w:rsidR="00237996">
        <w:rPr>
          <w:szCs w:val="24"/>
        </w:rPr>
        <w:t>ERCOT</w:t>
      </w:r>
      <w:r w:rsidR="00605C08">
        <w:rPr>
          <w:szCs w:val="24"/>
        </w:rPr>
        <w:t xml:space="preserve"> </w:t>
      </w:r>
      <w:r w:rsidR="00237996">
        <w:rPr>
          <w:szCs w:val="24"/>
        </w:rPr>
        <w:t>Legal</w:t>
      </w:r>
      <w:r w:rsidR="00F23870">
        <w:rPr>
          <w:szCs w:val="24"/>
        </w:rPr>
        <w:t xml:space="preserve"> department</w:t>
      </w:r>
      <w:r w:rsidR="00237996">
        <w:rPr>
          <w:szCs w:val="24"/>
        </w:rPr>
        <w:t xml:space="preserve"> at</w:t>
      </w:r>
      <w:hyperlink r:id="rId7" w:history="1"/>
      <w:hyperlink r:id="rId8" w:history="1"/>
      <w:r w:rsidR="007110B1">
        <w:rPr>
          <w:szCs w:val="24"/>
        </w:rPr>
        <w:t xml:space="preserve"> </w:t>
      </w:r>
      <w:r w:rsidR="002D238F">
        <w:rPr>
          <w:szCs w:val="24"/>
        </w:rPr>
        <w:t>NDA</w:t>
      </w:r>
      <w:r w:rsidR="007110B1">
        <w:rPr>
          <w:szCs w:val="24"/>
        </w:rPr>
        <w:t>@ercot.com</w:t>
      </w:r>
      <w:r w:rsidR="00237996">
        <w:rPr>
          <w:szCs w:val="24"/>
        </w:rPr>
        <w:t xml:space="preserve">.  </w:t>
      </w:r>
      <w:r>
        <w:rPr>
          <w:szCs w:val="24"/>
        </w:rPr>
        <w:t xml:space="preserve">Any prospective member must also </w:t>
      </w:r>
      <w:r w:rsidR="0086253F">
        <w:rPr>
          <w:szCs w:val="24"/>
        </w:rPr>
        <w:t>agree to the terms of the Antitrust Admonition</w:t>
      </w:r>
      <w:r>
        <w:rPr>
          <w:szCs w:val="24"/>
        </w:rPr>
        <w:t>.</w:t>
      </w:r>
    </w:p>
    <w:p w:rsidR="00542CEE" w:rsidRDefault="00542CEE">
      <w:pPr>
        <w:jc w:val="both"/>
        <w:rPr>
          <w:szCs w:val="24"/>
        </w:rPr>
      </w:pPr>
    </w:p>
    <w:p w:rsidR="00542CEE" w:rsidRPr="0086253F" w:rsidRDefault="00542CEE">
      <w:pPr>
        <w:jc w:val="both"/>
      </w:pPr>
      <w:r>
        <w:t xml:space="preserve">Management of the membership list shall be the responsibility of </w:t>
      </w:r>
      <w:r w:rsidR="00F82564">
        <w:t xml:space="preserve">ERCOT </w:t>
      </w:r>
      <w:r w:rsidR="000E1D67">
        <w:t>and coordinated with the PDCWG chair</w:t>
      </w:r>
      <w:r>
        <w:t>.  Once approved, members shall be permitted access to the email distribution list, appropriate ERCOT Secure Documents Library, and to attend PDCWG meetings.</w:t>
      </w:r>
    </w:p>
    <w:p w:rsidR="00B903D3" w:rsidRDefault="00B903D3">
      <w:pPr>
        <w:jc w:val="both"/>
      </w:pPr>
      <w:r>
        <w:t> </w:t>
      </w:r>
    </w:p>
    <w:p w:rsidR="00B903D3" w:rsidRDefault="00B903D3">
      <w:pPr>
        <w:jc w:val="both"/>
      </w:pPr>
      <w:r>
        <w:t xml:space="preserve">The ROS Chair, with ROS approval, </w:t>
      </w:r>
      <w:r w:rsidR="00BC4913">
        <w:t xml:space="preserve">affirms </w:t>
      </w:r>
      <w:r>
        <w:t xml:space="preserve">the </w:t>
      </w:r>
      <w:r w:rsidR="00BC4913">
        <w:t>PDCWG designee for chair and vice chair</w:t>
      </w:r>
      <w:r>
        <w:t xml:space="preserve">. </w:t>
      </w:r>
    </w:p>
    <w:p w:rsidR="00B903D3" w:rsidRDefault="00B903D3">
      <w:pPr>
        <w:jc w:val="both"/>
      </w:pPr>
    </w:p>
    <w:p w:rsidR="00B903D3" w:rsidRDefault="00BE00B6">
      <w:pPr>
        <w:pStyle w:val="Heading2"/>
        <w:jc w:val="both"/>
        <w:rPr>
          <w:bCs/>
        </w:rPr>
      </w:pPr>
      <w:r>
        <w:rPr>
          <w:bCs/>
        </w:rPr>
        <w:t xml:space="preserve">Functions of </w:t>
      </w:r>
      <w:r w:rsidR="00BC4913">
        <w:rPr>
          <w:bCs/>
        </w:rPr>
        <w:t>the PDCWG</w:t>
      </w:r>
      <w:r w:rsidR="008A0F22">
        <w:rPr>
          <w:bCs/>
        </w:rPr>
        <w:t xml:space="preserve"> </w:t>
      </w:r>
      <w:r w:rsidR="002678A4">
        <w:rPr>
          <w:bCs/>
        </w:rPr>
        <w:t xml:space="preserve">are assigned by </w:t>
      </w:r>
      <w:smartTag w:uri="urn:schemas-microsoft-com:office:smarttags" w:element="stockticker">
        <w:r w:rsidR="002678A4">
          <w:rPr>
            <w:bCs/>
          </w:rPr>
          <w:t>ROS</w:t>
        </w:r>
      </w:smartTag>
      <w:r w:rsidR="002678A4">
        <w:rPr>
          <w:bCs/>
        </w:rPr>
        <w:t xml:space="preserve"> and </w:t>
      </w:r>
      <w:r w:rsidR="008A0F22">
        <w:rPr>
          <w:bCs/>
        </w:rPr>
        <w:t>include</w:t>
      </w:r>
      <w:r w:rsidR="00B903D3">
        <w:rPr>
          <w:bCs/>
        </w:rPr>
        <w:t>:</w:t>
      </w:r>
    </w:p>
    <w:p w:rsidR="00B903D3" w:rsidRDefault="00B903D3">
      <w:pPr>
        <w:pStyle w:val="Heading2"/>
        <w:jc w:val="both"/>
      </w:pPr>
      <w:r>
        <w:t xml:space="preserve"> </w:t>
      </w:r>
    </w:p>
    <w:p w:rsidR="008A0F22" w:rsidRDefault="00527FE5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</w:pPr>
      <w:r>
        <w:t>Complete assignments or review events as directed by ROS.</w:t>
      </w:r>
    </w:p>
    <w:p w:rsidR="00686A83" w:rsidRDefault="00B903D3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</w:pPr>
      <w:r>
        <w:t xml:space="preserve">Review and analyze ERCOT </w:t>
      </w:r>
      <w:r w:rsidR="00605C08">
        <w:t xml:space="preserve">Region </w:t>
      </w:r>
      <w:r>
        <w:t xml:space="preserve">response to frequency disturbance events utilizing data prepared by </w:t>
      </w:r>
      <w:r w:rsidR="0092696B">
        <w:t>ERCOT or designee</w:t>
      </w:r>
      <w:r>
        <w:t xml:space="preserve">.  This data summarizes </w:t>
      </w:r>
      <w:r w:rsidR="00BC4913">
        <w:t>G</w:t>
      </w:r>
      <w:r>
        <w:t xml:space="preserve">overnor </w:t>
      </w:r>
      <w:proofErr w:type="gramStart"/>
      <w:r>
        <w:t>response</w:t>
      </w:r>
      <w:proofErr w:type="gramEnd"/>
      <w:r>
        <w:t xml:space="preserve">, </w:t>
      </w:r>
      <w:r w:rsidR="003026B7">
        <w:t xml:space="preserve">ERCOT deployments, </w:t>
      </w:r>
      <w:r>
        <w:t>response to ERCOT</w:t>
      </w:r>
      <w:r w:rsidR="00605C08">
        <w:t xml:space="preserve"> </w:t>
      </w:r>
      <w:r w:rsidR="00424010">
        <w:t>deployments</w:t>
      </w:r>
      <w:r w:rsidR="00BC4913">
        <w:t>,</w:t>
      </w:r>
      <w:r w:rsidR="00424010">
        <w:t xml:space="preserve"> and </w:t>
      </w:r>
      <w:r w:rsidR="0092696B">
        <w:t xml:space="preserve">Resource </w:t>
      </w:r>
      <w:r>
        <w:t>performance.</w:t>
      </w:r>
    </w:p>
    <w:p w:rsidR="00B903D3" w:rsidRDefault="00B903D3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</w:pPr>
      <w:r>
        <w:lastRenderedPageBreak/>
        <w:t xml:space="preserve">Perform analysis for </w:t>
      </w:r>
      <w:r w:rsidR="00F818CB">
        <w:t>system events of 450 MW or greater</w:t>
      </w:r>
      <w:r w:rsidR="00BC4913">
        <w:t>.</w:t>
      </w:r>
      <w:r w:rsidR="00F25E55">
        <w:t xml:space="preserve"> </w:t>
      </w:r>
    </w:p>
    <w:p w:rsidR="00F818CB" w:rsidRDefault="00F818CB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</w:pPr>
      <w:r>
        <w:t>Perform analysis for system events of +/- 0.1 Hz or greater.</w:t>
      </w:r>
    </w:p>
    <w:p w:rsidR="00B903D3" w:rsidRDefault="00B903D3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</w:pPr>
      <w:r>
        <w:t xml:space="preserve">Evaluate strategies for improving </w:t>
      </w:r>
      <w:r w:rsidR="00BC4913">
        <w:t>G</w:t>
      </w:r>
      <w:r>
        <w:t xml:space="preserve">overnor and Automatic Generator Control </w:t>
      </w:r>
      <w:r w:rsidR="00BC4913">
        <w:t xml:space="preserve">(AGC) </w:t>
      </w:r>
      <w:r>
        <w:t>performance.</w:t>
      </w:r>
    </w:p>
    <w:p w:rsidR="00B903D3" w:rsidRDefault="00B903D3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</w:pPr>
      <w:r>
        <w:t>Review NERC Control Performance Standard and Disturbance Control Standard performance for the ERCOT single control area.</w:t>
      </w:r>
    </w:p>
    <w:p w:rsidR="00B903D3" w:rsidRDefault="00B903D3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</w:pPr>
      <w:r>
        <w:t xml:space="preserve">Review </w:t>
      </w:r>
      <w:r w:rsidR="00424010">
        <w:t xml:space="preserve">Resource </w:t>
      </w:r>
      <w:r w:rsidR="00A12741">
        <w:t>Generation Resource Energy Deployment Performance (</w:t>
      </w:r>
      <w:r w:rsidR="00424010">
        <w:t>GREDP</w:t>
      </w:r>
      <w:r w:rsidR="00A12741">
        <w:t>)</w:t>
      </w:r>
      <w:r w:rsidR="00424010">
        <w:t xml:space="preserve"> results</w:t>
      </w:r>
      <w:r>
        <w:t>.</w:t>
      </w:r>
    </w:p>
    <w:p w:rsidR="00B903D3" w:rsidRDefault="00B903D3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</w:pPr>
      <w:r>
        <w:t xml:space="preserve">Review and critique </w:t>
      </w:r>
      <w:r w:rsidR="00F818CB">
        <w:t xml:space="preserve">changes to </w:t>
      </w:r>
      <w:r>
        <w:t xml:space="preserve">NERC </w:t>
      </w:r>
      <w:r w:rsidR="00F818CB">
        <w:t xml:space="preserve">Reliability Standards as </w:t>
      </w:r>
      <w:r>
        <w:t>related to control performance.</w:t>
      </w:r>
    </w:p>
    <w:p w:rsidR="00B903D3" w:rsidRDefault="00B903D3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</w:pPr>
      <w:r>
        <w:t xml:space="preserve">Review </w:t>
      </w:r>
      <w:r w:rsidR="00A12741">
        <w:t xml:space="preserve">Protocols, </w:t>
      </w:r>
      <w:r>
        <w:t>Operating Guides</w:t>
      </w:r>
      <w:r w:rsidR="00A12741">
        <w:t>,</w:t>
      </w:r>
      <w:r>
        <w:t xml:space="preserve"> </w:t>
      </w:r>
      <w:r w:rsidR="00F818CB">
        <w:t xml:space="preserve">and </w:t>
      </w:r>
      <w:r w:rsidR="00A12741">
        <w:t>Other Binding Documents</w:t>
      </w:r>
      <w:r w:rsidR="00F818CB">
        <w:t xml:space="preserve"> </w:t>
      </w:r>
      <w:r>
        <w:t>relating to control performance.</w:t>
      </w:r>
    </w:p>
    <w:p w:rsidR="00B903D3" w:rsidRDefault="00B903D3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</w:pPr>
      <w:r>
        <w:t>Assist ERCOT</w:t>
      </w:r>
      <w:r w:rsidR="00605C08">
        <w:t xml:space="preserve"> </w:t>
      </w:r>
      <w:r>
        <w:t>with other technical aspects of control.</w:t>
      </w:r>
    </w:p>
    <w:p w:rsidR="003026B7" w:rsidRDefault="003026B7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</w:pPr>
      <w:r>
        <w:t>Evaluate the impact of all technologies</w:t>
      </w:r>
      <w:ins w:id="0" w:author="David Kee" w:date="2013-01-24T10:11:00Z">
        <w:r w:rsidR="00EC6510">
          <w:t xml:space="preserve"> and programs</w:t>
        </w:r>
      </w:ins>
      <w:ins w:id="1" w:author="David Kee" w:date="2013-01-24T10:13:00Z">
        <w:r w:rsidR="00EC6510">
          <w:t xml:space="preserve"> to implement these technologies</w:t>
        </w:r>
      </w:ins>
      <w:r>
        <w:t xml:space="preserve"> on system wide control performance.</w:t>
      </w:r>
    </w:p>
    <w:p w:rsidR="00B903D3" w:rsidRDefault="00B903D3">
      <w:pPr>
        <w:ind w:left="720"/>
        <w:jc w:val="both"/>
      </w:pPr>
    </w:p>
    <w:p w:rsidR="00B903D3" w:rsidRDefault="00B903D3">
      <w:pPr>
        <w:jc w:val="both"/>
      </w:pPr>
      <w:r>
        <w:t>When consensus cannot be achieved on an issue, it is presented to the ROS for disposition.</w:t>
      </w:r>
    </w:p>
    <w:p w:rsidR="00B903D3" w:rsidRDefault="00B903D3">
      <w:pPr>
        <w:jc w:val="both"/>
      </w:pPr>
    </w:p>
    <w:p w:rsidR="00B903D3" w:rsidRDefault="00B903D3">
      <w:pPr>
        <w:jc w:val="both"/>
      </w:pPr>
      <w:r>
        <w:t>The chair of the PDCWG schedules meetings as required to discharge its responsibilities.</w:t>
      </w:r>
    </w:p>
    <w:sectPr w:rsidR="00B903D3" w:rsidSect="00CA062F">
      <w:footerReference w:type="default" r:id="rId9"/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CDD" w:rsidRDefault="00EE7CDD">
      <w:r>
        <w:separator/>
      </w:r>
    </w:p>
  </w:endnote>
  <w:endnote w:type="continuationSeparator" w:id="0">
    <w:p w:rsidR="00EE7CDD" w:rsidRDefault="00EE7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90" w:rsidRDefault="001A0E90">
    <w:pPr>
      <w:pStyle w:val="Footer"/>
      <w:jc w:val="center"/>
      <w:rPr>
        <w:rStyle w:val="PageNumber"/>
        <w:sz w:val="22"/>
      </w:rPr>
    </w:pPr>
  </w:p>
  <w:p w:rsidR="001A0E90" w:rsidRDefault="00C121FE">
    <w:pPr>
      <w:pStyle w:val="Footer"/>
      <w:jc w:val="center"/>
      <w:rPr>
        <w:rStyle w:val="PageNumber"/>
        <w:sz w:val="22"/>
      </w:rPr>
    </w:pPr>
    <w:r>
      <w:rPr>
        <w:rStyle w:val="PageNumber"/>
        <w:sz w:val="22"/>
      </w:rPr>
      <w:fldChar w:fldCharType="begin"/>
    </w:r>
    <w:r w:rsidR="001A0E90">
      <w:rPr>
        <w:rStyle w:val="PageNumber"/>
        <w:sz w:val="22"/>
      </w:rPr>
      <w:instrText xml:space="preserve"> PAGE </w:instrText>
    </w:r>
    <w:r>
      <w:rPr>
        <w:rStyle w:val="PageNumber"/>
        <w:sz w:val="22"/>
      </w:rPr>
      <w:fldChar w:fldCharType="separate"/>
    </w:r>
    <w:r w:rsidR="005F4A96">
      <w:rPr>
        <w:rStyle w:val="PageNumber"/>
        <w:noProof/>
        <w:sz w:val="22"/>
      </w:rPr>
      <w:t>2</w:t>
    </w:r>
    <w:r>
      <w:rPr>
        <w:rStyle w:val="PageNumber"/>
        <w:sz w:val="22"/>
      </w:rPr>
      <w:fldChar w:fldCharType="end"/>
    </w:r>
  </w:p>
  <w:p w:rsidR="001A0E90" w:rsidRDefault="001A0E90">
    <w:pPr>
      <w:pStyle w:val="Footer"/>
      <w:rPr>
        <w:sz w:val="22"/>
      </w:rPr>
    </w:pPr>
    <w:r>
      <w:rPr>
        <w:sz w:val="22"/>
      </w:rPr>
      <w:t xml:space="preserve">Approved by the </w:t>
    </w:r>
    <w:smartTag w:uri="urn:schemas-microsoft-com:office:smarttags" w:element="stockticker">
      <w:r>
        <w:rPr>
          <w:sz w:val="22"/>
        </w:rPr>
        <w:t>ROS</w:t>
      </w:r>
    </w:smartTag>
    <w:r>
      <w:rPr>
        <w:sz w:val="22"/>
      </w:rPr>
      <w:t xml:space="preserve"> – </w:t>
    </w:r>
    <w:r w:rsidR="001F620F">
      <w:rPr>
        <w:sz w:val="22"/>
      </w:rPr>
      <w:t>March 8,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CDD" w:rsidRDefault="00EE7CDD">
      <w:r>
        <w:separator/>
      </w:r>
    </w:p>
  </w:footnote>
  <w:footnote w:type="continuationSeparator" w:id="0">
    <w:p w:rsidR="00EE7CDD" w:rsidRDefault="00EE7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E1D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D59305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224419F"/>
    <w:multiLevelType w:val="hybridMultilevel"/>
    <w:tmpl w:val="47A878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7A00EE1"/>
    <w:multiLevelType w:val="singleLevel"/>
    <w:tmpl w:val="05CE20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79A15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620"/>
    <w:rsid w:val="00055838"/>
    <w:rsid w:val="000D6DD1"/>
    <w:rsid w:val="000E1D67"/>
    <w:rsid w:val="00136E92"/>
    <w:rsid w:val="00153E52"/>
    <w:rsid w:val="00153E5F"/>
    <w:rsid w:val="00193612"/>
    <w:rsid w:val="001A0E90"/>
    <w:rsid w:val="001F620F"/>
    <w:rsid w:val="00206E52"/>
    <w:rsid w:val="00212237"/>
    <w:rsid w:val="00237996"/>
    <w:rsid w:val="002678A4"/>
    <w:rsid w:val="002834B4"/>
    <w:rsid w:val="002834E5"/>
    <w:rsid w:val="0029788A"/>
    <w:rsid w:val="002C5255"/>
    <w:rsid w:val="002D238F"/>
    <w:rsid w:val="003026B7"/>
    <w:rsid w:val="003444B5"/>
    <w:rsid w:val="00345589"/>
    <w:rsid w:val="003C566B"/>
    <w:rsid w:val="00421D14"/>
    <w:rsid w:val="00424010"/>
    <w:rsid w:val="00447EDF"/>
    <w:rsid w:val="004A7539"/>
    <w:rsid w:val="00527FE5"/>
    <w:rsid w:val="0053162D"/>
    <w:rsid w:val="00542CEE"/>
    <w:rsid w:val="00581FD3"/>
    <w:rsid w:val="005B7961"/>
    <w:rsid w:val="005E5DFC"/>
    <w:rsid w:val="005F1CDF"/>
    <w:rsid w:val="005F4A96"/>
    <w:rsid w:val="00605C08"/>
    <w:rsid w:val="00617568"/>
    <w:rsid w:val="00686A83"/>
    <w:rsid w:val="006B129D"/>
    <w:rsid w:val="006F078E"/>
    <w:rsid w:val="00701620"/>
    <w:rsid w:val="007110B1"/>
    <w:rsid w:val="007F470B"/>
    <w:rsid w:val="008105B1"/>
    <w:rsid w:val="0086253F"/>
    <w:rsid w:val="008A0F22"/>
    <w:rsid w:val="0090031F"/>
    <w:rsid w:val="009225BB"/>
    <w:rsid w:val="0092696B"/>
    <w:rsid w:val="00977D30"/>
    <w:rsid w:val="00A12741"/>
    <w:rsid w:val="00A4005A"/>
    <w:rsid w:val="00A86C14"/>
    <w:rsid w:val="00AE469F"/>
    <w:rsid w:val="00B5135E"/>
    <w:rsid w:val="00B57700"/>
    <w:rsid w:val="00B67FA4"/>
    <w:rsid w:val="00B903D3"/>
    <w:rsid w:val="00BC4913"/>
    <w:rsid w:val="00BE00B6"/>
    <w:rsid w:val="00C121FE"/>
    <w:rsid w:val="00C60950"/>
    <w:rsid w:val="00C876F5"/>
    <w:rsid w:val="00CA062F"/>
    <w:rsid w:val="00CF1CFA"/>
    <w:rsid w:val="00D950F7"/>
    <w:rsid w:val="00DB0776"/>
    <w:rsid w:val="00DC0DBA"/>
    <w:rsid w:val="00DD1936"/>
    <w:rsid w:val="00E60597"/>
    <w:rsid w:val="00E7384B"/>
    <w:rsid w:val="00EC6510"/>
    <w:rsid w:val="00EE7CDD"/>
    <w:rsid w:val="00EF715E"/>
    <w:rsid w:val="00F06429"/>
    <w:rsid w:val="00F23870"/>
    <w:rsid w:val="00F25E55"/>
    <w:rsid w:val="00F3490D"/>
    <w:rsid w:val="00F725D4"/>
    <w:rsid w:val="00F818CB"/>
    <w:rsid w:val="00F82564"/>
    <w:rsid w:val="00F9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062F"/>
    <w:rPr>
      <w:sz w:val="24"/>
    </w:rPr>
  </w:style>
  <w:style w:type="paragraph" w:styleId="Heading1">
    <w:name w:val="heading 1"/>
    <w:basedOn w:val="Normal"/>
    <w:next w:val="Normal"/>
    <w:qFormat/>
    <w:rsid w:val="00CA062F"/>
    <w:pPr>
      <w:keepNext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CA062F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CA062F"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062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062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062F"/>
  </w:style>
  <w:style w:type="paragraph" w:styleId="BalloonText">
    <w:name w:val="Balloon Text"/>
    <w:basedOn w:val="Normal"/>
    <w:semiHidden/>
    <w:rsid w:val="009225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37996"/>
    <w:rPr>
      <w:color w:val="0000FF"/>
      <w:u w:val="single"/>
    </w:rPr>
  </w:style>
  <w:style w:type="character" w:styleId="FollowedHyperlink">
    <w:name w:val="FollowedHyperlink"/>
    <w:basedOn w:val="DefaultParagraphFont"/>
    <w:rsid w:val="00F23870"/>
    <w:rPr>
      <w:color w:val="800080"/>
      <w:u w:val="single"/>
    </w:rPr>
  </w:style>
  <w:style w:type="character" w:styleId="CommentReference">
    <w:name w:val="annotation reference"/>
    <w:basedOn w:val="DefaultParagraphFont"/>
    <w:rsid w:val="00605C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5C0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05C08"/>
  </w:style>
  <w:style w:type="paragraph" w:styleId="CommentSubject">
    <w:name w:val="annotation subject"/>
    <w:basedOn w:val="CommentText"/>
    <w:next w:val="CommentText"/>
    <w:link w:val="CommentSubjectChar"/>
    <w:rsid w:val="00605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05C08"/>
    <w:rPr>
      <w:b/>
      <w:bCs/>
    </w:rPr>
  </w:style>
  <w:style w:type="paragraph" w:styleId="Revision">
    <w:name w:val="Revision"/>
    <w:hidden/>
    <w:uiPriority w:val="99"/>
    <w:semiHidden/>
    <w:rsid w:val="00BC491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491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SCOPE of Operations Working Group</vt:lpstr>
    </vt:vector>
  </TitlesOfParts>
  <Company>CPS Energy</Company>
  <LinksUpToDate>false</LinksUpToDate>
  <CharactersWithSpaces>3469</CharactersWithSpaces>
  <SharedDoc>false</SharedDoc>
  <HLinks>
    <vt:vector size="12" baseType="variant"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SCOPE of Operations Working Group</dc:title>
  <dc:creator>Rick Keetch</dc:creator>
  <cp:lastModifiedBy>David Kee</cp:lastModifiedBy>
  <cp:revision>3</cp:revision>
  <cp:lastPrinted>2001-09-10T15:24:00Z</cp:lastPrinted>
  <dcterms:created xsi:type="dcterms:W3CDTF">2013-01-24T16:15:00Z</dcterms:created>
  <dcterms:modified xsi:type="dcterms:W3CDTF">2013-01-24T16:17:00Z</dcterms:modified>
</cp:coreProperties>
</file>